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1F6" w:rsidRDefault="00E26A2F" w:rsidP="009221F6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221F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9221F6" w:rsidRPr="009221F6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A7263F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9221F6" w:rsidRPr="009221F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E26A2F" w:rsidRDefault="009221F6" w:rsidP="009221F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221F6">
        <w:rPr>
          <w:rFonts w:ascii="Times New Roman" w:hAnsi="Times New Roman" w:cs="Times New Roman"/>
          <w:b/>
          <w:sz w:val="24"/>
          <w:szCs w:val="24"/>
          <w:lang w:val="bg-BG"/>
        </w:rPr>
        <w:t>към Условията за кандидатстване</w:t>
      </w:r>
      <w:r w:rsidR="00E26A2F" w:rsidRPr="009221F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9221F6" w:rsidRPr="009221F6" w:rsidRDefault="009221F6" w:rsidP="009221F6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35549" w:rsidRPr="00835549" w:rsidRDefault="00835549" w:rsidP="00835549">
      <w:pPr>
        <w:spacing w:after="0" w:line="240" w:lineRule="auto"/>
        <w:jc w:val="center"/>
        <w:rPr>
          <w:rFonts w:ascii="Cambria" w:eastAsia="Calibri" w:hAnsi="Cambria" w:cs="Times New Roman"/>
          <w:b/>
          <w:bCs/>
          <w:sz w:val="28"/>
          <w:szCs w:val="28"/>
        </w:rPr>
      </w:pPr>
      <w:r w:rsidRPr="00835549">
        <w:rPr>
          <w:rFonts w:ascii="Cambria" w:eastAsia="Calibri" w:hAnsi="Cambria" w:cs="Times New Roman"/>
          <w:b/>
          <w:bCs/>
          <w:sz w:val="28"/>
          <w:szCs w:val="28"/>
          <w:lang w:val="bg-BG"/>
        </w:rPr>
        <w:t>Д Е К Л А Р А Ц И Я</w:t>
      </w:r>
    </w:p>
    <w:p w:rsidR="00835549" w:rsidRPr="00835549" w:rsidRDefault="00835549" w:rsidP="00835549">
      <w:pPr>
        <w:spacing w:after="0" w:line="240" w:lineRule="auto"/>
        <w:jc w:val="center"/>
        <w:rPr>
          <w:rFonts w:ascii="Cambria" w:eastAsia="Calibri" w:hAnsi="Cambria" w:cs="Times New Roman"/>
          <w:b/>
          <w:bCs/>
          <w:sz w:val="24"/>
          <w:szCs w:val="24"/>
          <w:lang w:val="bg-BG"/>
        </w:rPr>
      </w:pPr>
      <w:r w:rsidRPr="00835549">
        <w:rPr>
          <w:rFonts w:ascii="Cambria" w:eastAsia="Calibri" w:hAnsi="Cambria" w:cs="Times New Roman"/>
          <w:b/>
          <w:bCs/>
          <w:sz w:val="24"/>
          <w:szCs w:val="24"/>
          <w:lang w:val="bg-BG"/>
        </w:rPr>
        <w:t>за минимални</w:t>
      </w:r>
      <w:r w:rsidRPr="00835549">
        <w:rPr>
          <w:rFonts w:ascii="Cambria" w:eastAsia="Calibri" w:hAnsi="Cambria" w:cs="Times New Roman"/>
          <w:b/>
          <w:bCs/>
          <w:sz w:val="24"/>
          <w:szCs w:val="24"/>
          <w:vertAlign w:val="superscript"/>
          <w:lang w:val="bg-BG"/>
        </w:rPr>
        <w:footnoteReference w:id="1"/>
      </w:r>
      <w:r w:rsidRPr="00835549">
        <w:rPr>
          <w:rFonts w:ascii="Cambria" w:eastAsia="Calibri" w:hAnsi="Cambria" w:cs="Times New Roman"/>
          <w:b/>
          <w:bCs/>
          <w:sz w:val="24"/>
          <w:szCs w:val="24"/>
          <w:lang w:val="bg-BG"/>
        </w:rPr>
        <w:t xml:space="preserve"> и държавни помощи</w:t>
      </w:r>
    </w:p>
    <w:p w:rsidR="00835549" w:rsidRPr="00835549" w:rsidRDefault="00835549" w:rsidP="00835549">
      <w:pPr>
        <w:spacing w:after="0" w:line="240" w:lineRule="auto"/>
        <w:rPr>
          <w:rFonts w:ascii="Cambria" w:eastAsia="Calibri" w:hAnsi="Cambria" w:cs="Times New Roman"/>
          <w:lang w:val="bg-BG"/>
        </w:rPr>
      </w:pPr>
    </w:p>
    <w:tbl>
      <w:tblPr>
        <w:tblW w:w="108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951"/>
        <w:gridCol w:w="216"/>
        <w:gridCol w:w="1159"/>
        <w:gridCol w:w="119"/>
        <w:gridCol w:w="152"/>
        <w:gridCol w:w="330"/>
        <w:gridCol w:w="482"/>
        <w:gridCol w:w="292"/>
        <w:gridCol w:w="190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101"/>
        <w:gridCol w:w="211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128"/>
        <w:gridCol w:w="198"/>
        <w:gridCol w:w="17"/>
        <w:gridCol w:w="117"/>
        <w:gridCol w:w="207"/>
        <w:gridCol w:w="14"/>
        <w:gridCol w:w="120"/>
        <w:gridCol w:w="141"/>
        <w:gridCol w:w="65"/>
        <w:gridCol w:w="12"/>
        <w:gridCol w:w="190"/>
        <w:gridCol w:w="13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09"/>
        <w:gridCol w:w="31"/>
        <w:gridCol w:w="14"/>
        <w:gridCol w:w="22"/>
        <w:gridCol w:w="92"/>
        <w:gridCol w:w="216"/>
        <w:gridCol w:w="152"/>
        <w:gridCol w:w="188"/>
        <w:gridCol w:w="344"/>
      </w:tblGrid>
      <w:tr w:rsidR="00835549" w:rsidRPr="00835549" w:rsidTr="00930187">
        <w:trPr>
          <w:trHeight w:val="336"/>
        </w:trPr>
        <w:tc>
          <w:tcPr>
            <w:tcW w:w="691" w:type="dxa"/>
            <w:vMerge w:val="restart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1.</w:t>
            </w:r>
          </w:p>
        </w:tc>
        <w:tc>
          <w:tcPr>
            <w:tcW w:w="2869" w:type="dxa"/>
            <w:gridSpan w:val="5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Подписаният</w:t>
            </w: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7280" w:type="dxa"/>
            <w:gridSpan w:val="57"/>
            <w:noWrap/>
            <w:vAlign w:val="bottom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  <w:t>/трите имена на декларатора/</w:t>
            </w:r>
          </w:p>
        </w:tc>
      </w:tr>
      <w:tr w:rsidR="00835549" w:rsidRPr="00835549" w:rsidTr="00930187">
        <w:trPr>
          <w:trHeight w:val="414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869" w:type="dxa"/>
            <w:gridSpan w:val="5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 xml:space="preserve">в качеството си на </w:t>
            </w: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7280" w:type="dxa"/>
            <w:gridSpan w:val="57"/>
            <w:noWrap/>
            <w:vAlign w:val="bottom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  <w:t>/управител/председател/представител/друго/</w:t>
            </w:r>
          </w:p>
        </w:tc>
      </w:tr>
      <w:tr w:rsidR="00835549" w:rsidRPr="00835549" w:rsidTr="00930187">
        <w:trPr>
          <w:trHeight w:val="364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2869" w:type="dxa"/>
            <w:gridSpan w:val="5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Наименование на кандидата/бенефициента на помощ по подмярка 8.1  „Залесяване и поддръжка“:</w:t>
            </w:r>
          </w:p>
        </w:tc>
        <w:tc>
          <w:tcPr>
            <w:tcW w:w="7280" w:type="dxa"/>
            <w:gridSpan w:val="57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30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2.</w:t>
            </w:r>
          </w:p>
        </w:tc>
        <w:tc>
          <w:tcPr>
            <w:tcW w:w="2869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ЕИК/БУЛСТАТ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</w:rPr>
              <w:t>/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ЕГН/  Чуждестранен идентификационен номер:</w:t>
            </w:r>
          </w:p>
        </w:tc>
        <w:tc>
          <w:tcPr>
            <w:tcW w:w="482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6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604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482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532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405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3.1.</w:t>
            </w:r>
          </w:p>
        </w:tc>
        <w:tc>
          <w:tcPr>
            <w:tcW w:w="2869" w:type="dxa"/>
            <w:gridSpan w:val="5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7280" w:type="dxa"/>
            <w:gridSpan w:val="5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55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3.2.</w:t>
            </w:r>
          </w:p>
        </w:tc>
        <w:tc>
          <w:tcPr>
            <w:tcW w:w="2869" w:type="dxa"/>
            <w:gridSpan w:val="5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Адрес за кореспонденция:</w:t>
            </w: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</w:tr>
      <w:tr w:rsidR="00835549" w:rsidRPr="00835549" w:rsidTr="00930187">
        <w:trPr>
          <w:trHeight w:val="476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4.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Извършва ли получателят/кандидатът икономическа дейност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:</w:t>
            </w:r>
          </w:p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i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504"/>
        </w:trPr>
        <w:tc>
          <w:tcPr>
            <w:tcW w:w="691" w:type="dxa"/>
            <w:vMerge w:val="restart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4а.</w:t>
            </w:r>
          </w:p>
        </w:tc>
        <w:tc>
          <w:tcPr>
            <w:tcW w:w="10149" w:type="dxa"/>
            <w:gridSpan w:val="62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Ако в т. 4 сте посочили „ДА“,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то получателят/кандидатът е „предприятие“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по смисъла на законодателството по държавните помощи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и попълнете следната информация за него:</w:t>
            </w:r>
          </w:p>
        </w:tc>
      </w:tr>
      <w:tr w:rsidR="00835549" w:rsidRPr="00835549" w:rsidTr="00930187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№</w:t>
            </w:r>
          </w:p>
        </w:tc>
        <w:tc>
          <w:tcPr>
            <w:tcW w:w="9725" w:type="dxa"/>
            <w:gridSpan w:val="61"/>
            <w:tcBorders>
              <w:bottom w:val="single" w:sz="4" w:space="0" w:color="auto"/>
            </w:tcBorders>
            <w:vAlign w:val="center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ru-RU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Дейности, които предприятието извършва (код по КИД-2008)</w:t>
            </w:r>
          </w:p>
        </w:tc>
      </w:tr>
      <w:tr w:rsidR="00835549" w:rsidRPr="00835549" w:rsidTr="00930187">
        <w:trPr>
          <w:trHeight w:val="233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2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1.</w:t>
            </w:r>
          </w:p>
        </w:tc>
        <w:tc>
          <w:tcPr>
            <w:tcW w:w="9725" w:type="dxa"/>
            <w:gridSpan w:val="61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285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2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2.</w:t>
            </w:r>
          </w:p>
        </w:tc>
        <w:tc>
          <w:tcPr>
            <w:tcW w:w="9725" w:type="dxa"/>
            <w:gridSpan w:val="61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285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42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3.</w:t>
            </w:r>
          </w:p>
        </w:tc>
        <w:tc>
          <w:tcPr>
            <w:tcW w:w="9725" w:type="dxa"/>
            <w:gridSpan w:val="61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717"/>
        </w:trPr>
        <w:tc>
          <w:tcPr>
            <w:tcW w:w="691" w:type="dxa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</w:rPr>
              <w:t>5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4890" w:type="dxa"/>
            <w:gridSpan w:val="1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Отраслова принадлежност на предприятието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 xml:space="preserve"> според основната му дейност по код КИД-2008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.</w:t>
            </w: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549"/>
        </w:trPr>
        <w:tc>
          <w:tcPr>
            <w:tcW w:w="691" w:type="dxa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6.</w:t>
            </w:r>
          </w:p>
        </w:tc>
        <w:tc>
          <w:tcPr>
            <w:tcW w:w="4890" w:type="dxa"/>
            <w:gridSpan w:val="1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i/>
                <w:sz w:val="18"/>
                <w:szCs w:val="18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203"/>
        </w:trPr>
        <w:tc>
          <w:tcPr>
            <w:tcW w:w="691" w:type="dxa"/>
            <w:vMerge w:val="restart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7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.</w:t>
            </w:r>
          </w:p>
        </w:tc>
        <w:tc>
          <w:tcPr>
            <w:tcW w:w="2869" w:type="dxa"/>
            <w:gridSpan w:val="5"/>
            <w:vMerge w:val="restart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Вид на предприятието:</w:t>
            </w: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  <w:t>/Отбележете със знака Х/</w:t>
            </w:r>
          </w:p>
        </w:tc>
        <w:tc>
          <w:tcPr>
            <w:tcW w:w="1752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828" w:type="dxa"/>
            <w:gridSpan w:val="18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1808" w:type="dxa"/>
            <w:gridSpan w:val="18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1892" w:type="dxa"/>
            <w:gridSpan w:val="14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proofErr w:type="spellStart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микро</w:t>
            </w:r>
            <w:proofErr w:type="spellEnd"/>
          </w:p>
        </w:tc>
      </w:tr>
      <w:tr w:rsidR="00835549" w:rsidRPr="00835549" w:rsidTr="00930187">
        <w:trPr>
          <w:trHeight w:val="202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1752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828" w:type="dxa"/>
            <w:gridSpan w:val="1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808" w:type="dxa"/>
            <w:gridSpan w:val="1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892" w:type="dxa"/>
            <w:gridSpan w:val="1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413"/>
        </w:trPr>
        <w:tc>
          <w:tcPr>
            <w:tcW w:w="691" w:type="dxa"/>
            <w:vMerge w:val="restart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lastRenderedPageBreak/>
              <w:t>8.</w:t>
            </w:r>
          </w:p>
        </w:tc>
        <w:tc>
          <w:tcPr>
            <w:tcW w:w="10149" w:type="dxa"/>
            <w:gridSpan w:val="62"/>
            <w:vAlign w:val="center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Моля, посочете собствеността на предприятието към година „Х“:</w:t>
            </w:r>
          </w:p>
        </w:tc>
      </w:tr>
      <w:tr w:rsidR="00835549" w:rsidRPr="00835549" w:rsidTr="00930187">
        <w:trPr>
          <w:trHeight w:val="129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4621" w:type="dxa"/>
            <w:gridSpan w:val="1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i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i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5528" w:type="dxa"/>
            <w:gridSpan w:val="50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i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i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835549" w:rsidRPr="00835549" w:rsidTr="00930187">
        <w:trPr>
          <w:trHeight w:val="127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4621" w:type="dxa"/>
            <w:gridSpan w:val="1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i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5528" w:type="dxa"/>
            <w:gridSpan w:val="50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127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4621" w:type="dxa"/>
            <w:gridSpan w:val="1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i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5528" w:type="dxa"/>
            <w:gridSpan w:val="50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127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4621" w:type="dxa"/>
            <w:gridSpan w:val="1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i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5528" w:type="dxa"/>
            <w:gridSpan w:val="50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127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4621" w:type="dxa"/>
            <w:gridSpan w:val="12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right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5528" w:type="dxa"/>
            <w:gridSpan w:val="50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100.00</w:t>
            </w:r>
          </w:p>
        </w:tc>
      </w:tr>
      <w:tr w:rsidR="00835549" w:rsidRPr="00835549" w:rsidTr="00930187">
        <w:trPr>
          <w:trHeight w:val="436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9.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Във връзка с помощта, за която се кандидатства, налице ли е партньорство***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за получателя/кандидата с друго предприятие?</w:t>
            </w:r>
          </w:p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sz w:val="20"/>
                <w:szCs w:val="20"/>
                <w:u w:val="single"/>
                <w:lang w:val="bg-BG"/>
              </w:rPr>
            </w:pPr>
            <w:r w:rsidRPr="00835549" w:rsidDel="008F524C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 xml:space="preserve">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u w:val="single"/>
                <w:lang w:val="bg-BG"/>
              </w:rPr>
              <w:t>(</w:t>
            </w:r>
            <w:r w:rsidRPr="00835549">
              <w:rPr>
                <w:rFonts w:ascii="Cambria" w:eastAsia="Calibri" w:hAnsi="Cambria" w:cs="Times New Roman"/>
                <w:b/>
                <w:i/>
                <w:sz w:val="20"/>
                <w:szCs w:val="20"/>
                <w:u w:val="single"/>
                <w:lang w:val="bg-BG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835549">
              <w:rPr>
                <w:rFonts w:ascii="Cambria" w:eastAsia="Calibri" w:hAnsi="Cambria" w:cs="Times New Roman"/>
                <w:b/>
                <w:i/>
                <w:sz w:val="20"/>
                <w:szCs w:val="20"/>
                <w:u w:val="single"/>
                <w:lang w:val="bg-BG"/>
              </w:rPr>
              <w:t>ите</w:t>
            </w:r>
            <w:proofErr w:type="spellEnd"/>
            <w:r w:rsidRPr="00835549">
              <w:rPr>
                <w:rFonts w:ascii="Cambria" w:eastAsia="Calibri" w:hAnsi="Cambria" w:cs="Times New Roman"/>
                <w:b/>
                <w:i/>
                <w:sz w:val="20"/>
                <w:szCs w:val="20"/>
                <w:u w:val="single"/>
                <w:lang w:val="bg-BG"/>
              </w:rPr>
              <w:t>.)</w:t>
            </w:r>
          </w:p>
        </w:tc>
        <w:tc>
          <w:tcPr>
            <w:tcW w:w="906" w:type="dxa"/>
            <w:gridSpan w:val="10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390"/>
        </w:trPr>
        <w:tc>
          <w:tcPr>
            <w:tcW w:w="691" w:type="dxa"/>
            <w:vMerge w:val="restart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9а.</w:t>
            </w:r>
          </w:p>
        </w:tc>
        <w:tc>
          <w:tcPr>
            <w:tcW w:w="10149" w:type="dxa"/>
            <w:gridSpan w:val="62"/>
            <w:vAlign w:val="center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ите</w:t>
            </w:r>
            <w:proofErr w:type="spellEnd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:</w:t>
            </w: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40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043" w:type="dxa"/>
            <w:gridSpan w:val="15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5106" w:type="dxa"/>
            <w:gridSpan w:val="47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ЕИК/БУЛСТАТ/ЕГН/Чуждестранен идентификационен номер :</w:t>
            </w:r>
          </w:p>
        </w:tc>
      </w:tr>
      <w:tr w:rsidR="00835549" w:rsidRPr="00835549" w:rsidTr="00930187">
        <w:trPr>
          <w:trHeight w:val="355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043" w:type="dxa"/>
            <w:gridSpan w:val="1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1.</w:t>
            </w:r>
          </w:p>
        </w:tc>
        <w:tc>
          <w:tcPr>
            <w:tcW w:w="356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4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835549" w:rsidRPr="00835549" w:rsidTr="00930187">
        <w:trPr>
          <w:trHeight w:val="346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043" w:type="dxa"/>
            <w:gridSpan w:val="1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2.</w:t>
            </w:r>
          </w:p>
        </w:tc>
        <w:tc>
          <w:tcPr>
            <w:tcW w:w="356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4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3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9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4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46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043" w:type="dxa"/>
            <w:gridSpan w:val="1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….</w:t>
            </w:r>
          </w:p>
        </w:tc>
        <w:tc>
          <w:tcPr>
            <w:tcW w:w="356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4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3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9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4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46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043" w:type="dxa"/>
            <w:gridSpan w:val="1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</w:rPr>
              <w:t>n.</w:t>
            </w:r>
          </w:p>
        </w:tc>
        <w:tc>
          <w:tcPr>
            <w:tcW w:w="356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4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3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9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38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4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34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44"/>
        </w:trPr>
        <w:tc>
          <w:tcPr>
            <w:tcW w:w="10840" w:type="dxa"/>
            <w:gridSpan w:val="63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4"/>
                <w:szCs w:val="24"/>
                <w:lang w:val="bg-BG"/>
              </w:rPr>
              <w:t>ДЕКЛАРИРАМ, ЧЕ: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16"/>
                <w:szCs w:val="16"/>
                <w:lang w:val="bg-BG"/>
              </w:rPr>
            </w:pPr>
          </w:p>
        </w:tc>
      </w:tr>
      <w:tr w:rsidR="00835549" w:rsidRPr="00835549" w:rsidTr="00930187">
        <w:trPr>
          <w:trHeight w:val="939"/>
        </w:trPr>
        <w:tc>
          <w:tcPr>
            <w:tcW w:w="691" w:type="dxa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10.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Имам наличие на обстоятелства по преобразуване: сливане/придобиване/разделяне?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(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u w:val="single"/>
                <w:lang w:val="bg-BG"/>
              </w:rPr>
              <w:t>Попълва се само, когато преобразуването е извършено след 01.</w:t>
            </w:r>
            <w:proofErr w:type="spellStart"/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u w:val="single"/>
                <w:lang w:val="bg-BG"/>
              </w:rPr>
              <w:t>01</w:t>
            </w:r>
            <w:proofErr w:type="spellEnd"/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u w:val="single"/>
                <w:lang w:val="bg-BG"/>
              </w:rPr>
              <w:t>.2014 г.)</w:t>
            </w:r>
          </w:p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0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447"/>
        </w:trPr>
        <w:tc>
          <w:tcPr>
            <w:tcW w:w="691" w:type="dxa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10а.</w:t>
            </w:r>
          </w:p>
        </w:tc>
        <w:tc>
          <w:tcPr>
            <w:tcW w:w="10149" w:type="dxa"/>
            <w:gridSpan w:val="62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835549" w:rsidRPr="00835549" w:rsidTr="00930187">
        <w:trPr>
          <w:trHeight w:val="470"/>
        </w:trPr>
        <w:tc>
          <w:tcPr>
            <w:tcW w:w="691" w:type="dxa"/>
            <w:vMerge w:val="restart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1375" w:type="dxa"/>
            <w:gridSpan w:val="2"/>
            <w:vMerge w:val="restart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1375" w:type="dxa"/>
            <w:gridSpan w:val="2"/>
            <w:vMerge w:val="restart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1375" w:type="dxa"/>
            <w:gridSpan w:val="5"/>
            <w:vMerge w:val="restart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1375" w:type="dxa"/>
            <w:gridSpan w:val="11"/>
            <w:vMerge w:val="restart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1375" w:type="dxa"/>
            <w:gridSpan w:val="13"/>
            <w:vMerge w:val="restart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 на помощта= </w:t>
            </w:r>
            <w:proofErr w:type="spellStart"/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a+b+c+</w:t>
            </w:r>
            <w:proofErr w:type="spellEnd"/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d+e</w:t>
            </w:r>
            <w:proofErr w:type="spellEnd"/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3274" w:type="dxa"/>
            <w:gridSpan w:val="29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Размер на предоставената държавна/минимална помощ, лв.</w:t>
            </w:r>
          </w:p>
        </w:tc>
      </w:tr>
      <w:tr w:rsidR="00835549" w:rsidRPr="00835549" w:rsidTr="00930187">
        <w:trPr>
          <w:trHeight w:val="470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2"/>
            <w:vMerge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2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5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1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1" w:type="dxa"/>
            <w:gridSpan w:val="10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-444" w:firstLine="3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1134" w:type="dxa"/>
            <w:gridSpan w:val="11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-444" w:firstLine="3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</w:t>
            </w:r>
          </w:p>
          <w:p w:rsidR="00835549" w:rsidRPr="00835549" w:rsidRDefault="00835549" w:rsidP="00835549">
            <w:pPr>
              <w:spacing w:after="0" w:line="240" w:lineRule="auto"/>
              <w:ind w:left="-444" w:firstLine="3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1059" w:type="dxa"/>
            <w:gridSpan w:val="8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-444" w:firstLine="3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</w:tr>
      <w:tr w:rsidR="00835549" w:rsidRPr="00835549" w:rsidTr="00930187">
        <w:trPr>
          <w:trHeight w:val="470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2"/>
            <w:vMerge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2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5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1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1" w:type="dxa"/>
            <w:gridSpan w:val="10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-444" w:firstLine="3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1134" w:type="dxa"/>
            <w:gridSpan w:val="11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-444" w:firstLine="3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1059" w:type="dxa"/>
            <w:gridSpan w:val="8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-444" w:firstLine="3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835549" w:rsidRPr="00835549" w:rsidTr="00930187">
        <w:trPr>
          <w:trHeight w:val="939"/>
        </w:trPr>
        <w:tc>
          <w:tcPr>
            <w:tcW w:w="691" w:type="dxa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1375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1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3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081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gridSpan w:val="11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059" w:type="dxa"/>
            <w:gridSpan w:val="8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939"/>
        </w:trPr>
        <w:tc>
          <w:tcPr>
            <w:tcW w:w="691" w:type="dxa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1375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1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3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081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gridSpan w:val="11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059" w:type="dxa"/>
            <w:gridSpan w:val="8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939"/>
        </w:trPr>
        <w:tc>
          <w:tcPr>
            <w:tcW w:w="691" w:type="dxa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1375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1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375" w:type="dxa"/>
            <w:gridSpan w:val="13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081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gridSpan w:val="11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059" w:type="dxa"/>
            <w:gridSpan w:val="8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939"/>
        </w:trPr>
        <w:tc>
          <w:tcPr>
            <w:tcW w:w="6191" w:type="dxa"/>
            <w:gridSpan w:val="21"/>
            <w:noWrap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1375" w:type="dxa"/>
            <w:gridSpan w:val="13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a+b+</w:t>
            </w:r>
            <w:proofErr w:type="spellEnd"/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proofErr w:type="spellStart"/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c+d+e</w:t>
            </w:r>
            <w:proofErr w:type="spellEnd"/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1081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1134" w:type="dxa"/>
            <w:gridSpan w:val="11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1059" w:type="dxa"/>
            <w:gridSpan w:val="8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835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835549" w:rsidRPr="00835549" w:rsidTr="00930187">
        <w:trPr>
          <w:trHeight w:val="1050"/>
        </w:trPr>
        <w:tc>
          <w:tcPr>
            <w:tcW w:w="691" w:type="dxa"/>
            <w:vMerge w:val="restart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lastRenderedPageBreak/>
              <w:t>11.</w:t>
            </w:r>
          </w:p>
          <w:p w:rsidR="00835549" w:rsidRPr="00835549" w:rsidRDefault="00835549" w:rsidP="00835549">
            <w:pPr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7956" w:type="dxa"/>
            <w:gridSpan w:val="4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Поддържам поне един вид от взаимоотношенията по чл. 2, </w:t>
            </w:r>
            <w:proofErr w:type="spellStart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пар</w:t>
            </w:r>
            <w:proofErr w:type="spellEnd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. 2, букви „а“ - „г“ от Регламент (ЕС) № 1407/2013: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br/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1134" w:type="dxa"/>
            <w:gridSpan w:val="11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059" w:type="dxa"/>
            <w:gridSpan w:val="8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355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043" w:type="dxa"/>
            <w:gridSpan w:val="1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Наименование:</w:t>
            </w:r>
          </w:p>
        </w:tc>
        <w:tc>
          <w:tcPr>
            <w:tcW w:w="5106" w:type="dxa"/>
            <w:gridSpan w:val="47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ЕИК/БУЛСТАТ/ЕГН/Чуждестранен идентификационен номер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835549" w:rsidRPr="00835549" w:rsidTr="00930187">
        <w:trPr>
          <w:trHeight w:val="355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043" w:type="dxa"/>
            <w:gridSpan w:val="15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2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55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26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5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4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</w:tr>
      <w:tr w:rsidR="00835549" w:rsidRPr="00835549" w:rsidTr="00930187">
        <w:trPr>
          <w:trHeight w:val="355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043" w:type="dxa"/>
            <w:gridSpan w:val="15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2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55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26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5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4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</w:tr>
      <w:tr w:rsidR="00835549" w:rsidRPr="00835549" w:rsidTr="00930187">
        <w:trPr>
          <w:trHeight w:val="355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043" w:type="dxa"/>
            <w:gridSpan w:val="15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28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55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26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1" w:type="dxa"/>
            <w:gridSpan w:val="6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5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4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0" w:type="dxa"/>
            <w:gridSpan w:val="2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  <w:tc>
          <w:tcPr>
            <w:tcW w:w="344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18"/>
                <w:szCs w:val="18"/>
                <w:lang w:val="bg-BG"/>
              </w:rPr>
            </w:pPr>
          </w:p>
        </w:tc>
      </w:tr>
      <w:tr w:rsidR="00835549" w:rsidRPr="00835549" w:rsidTr="00930187">
        <w:trPr>
          <w:trHeight w:val="781"/>
        </w:trPr>
        <w:tc>
          <w:tcPr>
            <w:tcW w:w="691" w:type="dxa"/>
            <w:vMerge w:val="restart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12.</w:t>
            </w:r>
          </w:p>
        </w:tc>
        <w:tc>
          <w:tcPr>
            <w:tcW w:w="10149" w:type="dxa"/>
            <w:gridSpan w:val="62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>, следните минимални помощи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</w:rPr>
              <w:t xml:space="preserve"> 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>(получени на територията на Република България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vertAlign w:val="superscript"/>
                <w:lang w:val="bg-BG"/>
              </w:rPr>
              <w:t>****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>):</w:t>
            </w:r>
          </w:p>
        </w:tc>
      </w:tr>
      <w:tr w:rsidR="00835549" w:rsidRPr="00835549" w:rsidTr="00930187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vMerge w:val="restart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Получател/и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br/>
            </w:r>
            <w:r w:rsidRPr="00835549">
              <w:rPr>
                <w:rFonts w:ascii="Cambria" w:eastAsia="Calibri" w:hAnsi="Cambria" w:cs="Times New Roman"/>
                <w:sz w:val="16"/>
                <w:szCs w:val="16"/>
                <w:lang w:val="bg-BG"/>
              </w:rPr>
              <w:t>( наименование и ЕИК/БУЛСТАТ</w:t>
            </w:r>
            <w:r w:rsidRPr="00835549">
              <w:rPr>
                <w:rFonts w:ascii="Cambria" w:eastAsia="Calibri" w:hAnsi="Cambria" w:cs="Times New Roman"/>
                <w:sz w:val="16"/>
                <w:szCs w:val="16"/>
              </w:rPr>
              <w:t>/</w:t>
            </w:r>
            <w:r w:rsidRPr="00835549">
              <w:rPr>
                <w:rFonts w:ascii="Cambria" w:eastAsia="Calibri" w:hAnsi="Cambria" w:cs="Times New Roman"/>
                <w:sz w:val="16"/>
                <w:szCs w:val="16"/>
                <w:lang w:val="bg-BG"/>
              </w:rPr>
              <w:t xml:space="preserve">   ЕГН/</w:t>
            </w:r>
            <w:proofErr w:type="spellStart"/>
            <w:r w:rsidRPr="00835549">
              <w:rPr>
                <w:rFonts w:ascii="Cambria" w:eastAsia="Calibri" w:hAnsi="Cambria" w:cs="Times New Roman"/>
                <w:sz w:val="16"/>
                <w:szCs w:val="16"/>
                <w:lang w:val="bg-BG"/>
              </w:rPr>
              <w:t>Чуждестра-нен</w:t>
            </w:r>
            <w:proofErr w:type="spellEnd"/>
            <w:r w:rsidRPr="00835549">
              <w:rPr>
                <w:rFonts w:ascii="Cambria" w:eastAsia="Calibri" w:hAnsi="Cambria" w:cs="Times New Roman"/>
                <w:sz w:val="16"/>
                <w:szCs w:val="16"/>
                <w:lang w:val="bg-BG"/>
              </w:rPr>
              <w:t xml:space="preserve"> </w:t>
            </w:r>
            <w:proofErr w:type="spellStart"/>
            <w:r w:rsidRPr="00835549">
              <w:rPr>
                <w:rFonts w:ascii="Cambria" w:eastAsia="Calibri" w:hAnsi="Cambria" w:cs="Times New Roman"/>
                <w:sz w:val="16"/>
                <w:szCs w:val="16"/>
                <w:lang w:val="bg-BG"/>
              </w:rPr>
              <w:t>идентификацио-нен</w:t>
            </w:r>
            <w:proofErr w:type="spellEnd"/>
            <w:r w:rsidRPr="00835549">
              <w:rPr>
                <w:rFonts w:ascii="Cambria" w:eastAsia="Calibri" w:hAnsi="Cambria" w:cs="Times New Roman"/>
                <w:sz w:val="16"/>
                <w:szCs w:val="16"/>
                <w:lang w:val="bg-BG"/>
              </w:rPr>
              <w:t xml:space="preserve"> код)</w:t>
            </w:r>
          </w:p>
        </w:tc>
        <w:tc>
          <w:tcPr>
            <w:tcW w:w="1430" w:type="dxa"/>
            <w:gridSpan w:val="3"/>
            <w:vMerge w:val="restart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proofErr w:type="spellStart"/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Адми</w:t>
            </w:r>
            <w:proofErr w:type="spellEnd"/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-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proofErr w:type="spellStart"/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нистратор</w:t>
            </w:r>
            <w:proofErr w:type="spellEnd"/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 xml:space="preserve"> на помощта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16"/>
                <w:szCs w:val="16"/>
                <w:lang w:val="bg-BG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</w:rPr>
            </w:pP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  <w:t>(с думи)</w:t>
            </w:r>
          </w:p>
        </w:tc>
        <w:tc>
          <w:tcPr>
            <w:tcW w:w="1276" w:type="dxa"/>
            <w:gridSpan w:val="13"/>
            <w:vMerge w:val="restart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ru-RU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 xml:space="preserve">Общ размер на помощта 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a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ru-RU"/>
              </w:rPr>
              <w:t>+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b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ru-RU"/>
              </w:rPr>
              <w:t>+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c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ru-RU"/>
              </w:rPr>
              <w:t>+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d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ru-RU"/>
              </w:rPr>
              <w:t>+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</w:rPr>
              <w:t>e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  <w:t>(в лева)</w:t>
            </w:r>
          </w:p>
        </w:tc>
        <w:tc>
          <w:tcPr>
            <w:tcW w:w="4303" w:type="dxa"/>
            <w:gridSpan w:val="38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за дейност/и, попадаща/и до съответните прагове:</w:t>
            </w:r>
          </w:p>
        </w:tc>
      </w:tr>
      <w:tr w:rsidR="00835549" w:rsidRPr="00835549" w:rsidTr="00930187">
        <w:trPr>
          <w:trHeight w:val="273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430" w:type="dxa"/>
            <w:gridSpan w:val="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850" w:type="dxa"/>
            <w:gridSpan w:val="10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851" w:type="dxa"/>
            <w:gridSpan w:val="9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</w:rPr>
              <w:t>e</w:t>
            </w:r>
          </w:p>
        </w:tc>
      </w:tr>
      <w:tr w:rsidR="00835549" w:rsidRPr="00835549" w:rsidTr="00930187">
        <w:trPr>
          <w:trHeight w:val="1531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430" w:type="dxa"/>
            <w:gridSpan w:val="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113" w:right="11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  <w:t>„автомобилен 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113" w:right="11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  <w:t>други дейности по Рег. (ЕС) 1407/2013</w:t>
            </w:r>
          </w:p>
        </w:tc>
        <w:tc>
          <w:tcPr>
            <w:tcW w:w="850" w:type="dxa"/>
            <w:gridSpan w:val="10"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113" w:right="11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  <w:t>УОИИ</w:t>
            </w: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</w:rPr>
              <w:t xml:space="preserve"> </w:t>
            </w: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  <w:t>по Рег. (ЕС) 360/2012</w:t>
            </w: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  <w:vertAlign w:val="superscript"/>
                <w:lang w:val="bg-BG"/>
              </w:rPr>
              <w:footnoteReference w:id="2"/>
            </w:r>
          </w:p>
        </w:tc>
        <w:tc>
          <w:tcPr>
            <w:tcW w:w="851" w:type="dxa"/>
            <w:gridSpan w:val="9"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113" w:right="113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  <w:t>по Рег.  (ЕС) 1408/2013</w:t>
            </w: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  <w:vertAlign w:val="superscript"/>
                <w:lang w:val="bg-BG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113" w:right="113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  <w:lang w:val="bg-BG"/>
              </w:rPr>
              <w:t>по Рег.  (ЕС) 717/2014</w:t>
            </w:r>
            <w:r w:rsidRPr="00835549">
              <w:rPr>
                <w:rFonts w:ascii="Cambria" w:eastAsia="Calibri" w:hAnsi="Cambria" w:cs="Times New Roman"/>
                <w:b/>
                <w:sz w:val="18"/>
                <w:szCs w:val="18"/>
                <w:vertAlign w:val="superscript"/>
                <w:lang w:val="bg-BG"/>
              </w:rPr>
              <w:footnoteReference w:id="4"/>
            </w:r>
          </w:p>
        </w:tc>
      </w:tr>
      <w:tr w:rsidR="00835549" w:rsidRPr="00835549" w:rsidTr="00930187">
        <w:trPr>
          <w:trHeight w:val="967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430" w:type="dxa"/>
            <w:gridSpan w:val="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до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100 000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евро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(195 583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лв</w:t>
            </w: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>.)</w:t>
            </w:r>
          </w:p>
        </w:tc>
        <w:tc>
          <w:tcPr>
            <w:tcW w:w="945" w:type="dxa"/>
            <w:gridSpan w:val="8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до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200 000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евро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(391 166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лв</w:t>
            </w: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>.)</w:t>
            </w:r>
          </w:p>
        </w:tc>
        <w:tc>
          <w:tcPr>
            <w:tcW w:w="850" w:type="dxa"/>
            <w:gridSpan w:val="10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до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500 000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евро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(977 915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лв</w:t>
            </w: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>.)</w:t>
            </w:r>
          </w:p>
        </w:tc>
        <w:tc>
          <w:tcPr>
            <w:tcW w:w="851" w:type="dxa"/>
            <w:gridSpan w:val="9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до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15 000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евро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4"/>
                <w:szCs w:val="14"/>
                <w:highlight w:val="yellow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(29 337,45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лв</w:t>
            </w: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до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3"/>
                <w:szCs w:val="13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30 000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евро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Gisha"/>
                <w:sz w:val="14"/>
                <w:szCs w:val="14"/>
                <w:highlight w:val="yellow"/>
                <w:lang w:val="bg-BG"/>
              </w:rPr>
            </w:pP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 xml:space="preserve">(58 674,90 </w:t>
            </w:r>
            <w:r w:rsidRPr="00835549">
              <w:rPr>
                <w:rFonts w:ascii="Cambria" w:eastAsia="Calibri" w:hAnsi="Cambria" w:cs="Arial"/>
                <w:sz w:val="13"/>
                <w:szCs w:val="13"/>
                <w:lang w:val="bg-BG"/>
              </w:rPr>
              <w:t>лв</w:t>
            </w:r>
            <w:r w:rsidRPr="00835549">
              <w:rPr>
                <w:rFonts w:ascii="Cambria" w:eastAsia="Calibri" w:hAnsi="Cambria" w:cs="Gisha"/>
                <w:sz w:val="13"/>
                <w:szCs w:val="13"/>
                <w:lang w:val="bg-BG"/>
              </w:rPr>
              <w:t>.)</w:t>
            </w:r>
          </w:p>
        </w:tc>
      </w:tr>
      <w:tr w:rsidR="00835549" w:rsidRPr="00835549" w:rsidTr="00930187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Година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„Х“</w:t>
            </w:r>
          </w:p>
        </w:tc>
        <w:tc>
          <w:tcPr>
            <w:tcW w:w="1591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43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45" w:type="dxa"/>
            <w:gridSpan w:val="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gridSpan w:val="9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00"/>
        </w:trPr>
        <w:tc>
          <w:tcPr>
            <w:tcW w:w="691" w:type="dxa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43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757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45" w:type="dxa"/>
            <w:gridSpan w:val="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gridSpan w:val="9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15"/>
        </w:trPr>
        <w:tc>
          <w:tcPr>
            <w:tcW w:w="691" w:type="dxa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43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757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gridSpan w:val="9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Година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„Х-1“</w:t>
            </w:r>
          </w:p>
        </w:tc>
        <w:tc>
          <w:tcPr>
            <w:tcW w:w="1591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43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noWrap/>
            <w:vAlign w:val="bottom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945" w:type="dxa"/>
            <w:gridSpan w:val="8"/>
            <w:vAlign w:val="bottom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gridSpan w:val="10"/>
            <w:vAlign w:val="bottom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851" w:type="dxa"/>
            <w:gridSpan w:val="9"/>
            <w:vAlign w:val="bottom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</w:tc>
      </w:tr>
      <w:tr w:rsidR="00835549" w:rsidRPr="00835549" w:rsidTr="00930187">
        <w:trPr>
          <w:trHeight w:val="300"/>
        </w:trPr>
        <w:tc>
          <w:tcPr>
            <w:tcW w:w="691" w:type="dxa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43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757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45" w:type="dxa"/>
            <w:gridSpan w:val="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gridSpan w:val="9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00"/>
        </w:trPr>
        <w:tc>
          <w:tcPr>
            <w:tcW w:w="691" w:type="dxa"/>
            <w:vMerge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43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549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45" w:type="dxa"/>
            <w:gridSpan w:val="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gridSpan w:val="9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Година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„Х-2“</w:t>
            </w:r>
          </w:p>
        </w:tc>
        <w:tc>
          <w:tcPr>
            <w:tcW w:w="1591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43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549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45" w:type="dxa"/>
            <w:gridSpan w:val="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gridSpan w:val="9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00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43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549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45" w:type="dxa"/>
            <w:gridSpan w:val="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gridSpan w:val="9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315"/>
        </w:trPr>
        <w:tc>
          <w:tcPr>
            <w:tcW w:w="691" w:type="dxa"/>
            <w:vMerge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1591" w:type="dxa"/>
            <w:gridSpan w:val="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430" w:type="dxa"/>
            <w:gridSpan w:val="3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1549" w:type="dxa"/>
            <w:gridSpan w:val="5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gridSpan w:val="13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 </w:t>
            </w:r>
          </w:p>
        </w:tc>
        <w:tc>
          <w:tcPr>
            <w:tcW w:w="945" w:type="dxa"/>
            <w:gridSpan w:val="8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gridSpan w:val="10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gridSpan w:val="9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gridSpan w:val="4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596"/>
        </w:trPr>
        <w:tc>
          <w:tcPr>
            <w:tcW w:w="5261" w:type="dxa"/>
            <w:gridSpan w:val="12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right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lastRenderedPageBreak/>
              <w:t>Общо:</w:t>
            </w:r>
          </w:p>
        </w:tc>
        <w:tc>
          <w:tcPr>
            <w:tcW w:w="1276" w:type="dxa"/>
            <w:gridSpan w:val="13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  <w:t>∑(</w:t>
            </w:r>
            <w:proofErr w:type="spellStart"/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</w:rPr>
              <w:t>a+b+c+d+e</w:t>
            </w:r>
            <w:proofErr w:type="spellEnd"/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  <w:t>)</w:t>
            </w:r>
          </w:p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  <w:t>∑</w:t>
            </w: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</w:rPr>
            </w:pP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  <w:t>∑</w:t>
            </w: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</w:rPr>
              <w:t>b</w:t>
            </w:r>
          </w:p>
        </w:tc>
        <w:tc>
          <w:tcPr>
            <w:tcW w:w="850" w:type="dxa"/>
            <w:gridSpan w:val="10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</w:rPr>
            </w:pP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  <w:t>∑</w:t>
            </w: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</w:rPr>
              <w:t>c</w:t>
            </w:r>
          </w:p>
        </w:tc>
        <w:tc>
          <w:tcPr>
            <w:tcW w:w="851" w:type="dxa"/>
            <w:gridSpan w:val="9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  <w:t>∑</w:t>
            </w: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  <w:lang w:val="bg-BG"/>
              </w:rPr>
              <w:t>∑</w:t>
            </w:r>
            <w:r w:rsidRPr="00835549">
              <w:rPr>
                <w:rFonts w:ascii="Cambria" w:eastAsia="Calibri" w:hAnsi="Cambria" w:cs="Times New Roman"/>
                <w:bCs/>
                <w:sz w:val="16"/>
                <w:szCs w:val="16"/>
              </w:rPr>
              <w:t>e</w:t>
            </w:r>
          </w:p>
        </w:tc>
      </w:tr>
      <w:tr w:rsidR="00835549" w:rsidRPr="00835549" w:rsidTr="00930187">
        <w:trPr>
          <w:trHeight w:val="476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13.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Дейността, която се финансира,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попада в приложното поле на Регламент (ЕС) № 1407/2013:</w:t>
            </w:r>
          </w:p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i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18"/>
                <w:szCs w:val="18"/>
                <w:lang w:val="bg-BG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422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13а.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Получателят/кандидатът извършва и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 xml:space="preserve"> дейност(и), която/</w:t>
            </w:r>
            <w:proofErr w:type="spellStart"/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ито</w:t>
            </w:r>
            <w:proofErr w:type="spellEnd"/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 xml:space="preserve"> е/са изключена/и от приложното поле на Регламент (ЕС) № 1407/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2013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697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13б.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В случая по т. 13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общият размер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не надвишава левовата равностойност на 200 000 евро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за период от три последователни години (</w:t>
            </w:r>
            <w:proofErr w:type="spellStart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години</w:t>
            </w:r>
            <w:proofErr w:type="spellEnd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„Х“, „Х-1“ и „Х-2“):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448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14.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Получателят/кандидатът извършва дейност в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659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14а.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В случая по т. 14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общият размер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 xml:space="preserve">не надвишава левовата равностойност на 15 000 евро 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 xml:space="preserve">за период от 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три последователни години (</w:t>
            </w:r>
            <w:proofErr w:type="spellStart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години</w:t>
            </w:r>
            <w:proofErr w:type="spellEnd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„Х“, „Х-1“ и „Х-2“)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514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15.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Получателят/кандидатът извършва дейност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 xml:space="preserve">в сектора на рибарството и </w:t>
            </w:r>
            <w:proofErr w:type="spellStart"/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аквакултурите</w:t>
            </w:r>
            <w:proofErr w:type="spellEnd"/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 xml:space="preserve"> съгласно Регламент (ЕС) № 717/2014: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659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15а.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В случая по т. 15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общият размер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 xml:space="preserve">не надвишава левовата равностойност на 30 000 евро 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 xml:space="preserve">за период от 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три последователни години (</w:t>
            </w:r>
            <w:proofErr w:type="spellStart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години</w:t>
            </w:r>
            <w:proofErr w:type="spellEnd"/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„Х“, „Х-1“ и „Х-2“)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659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highlight w:val="yellow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16.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В предприятието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се поддържа аналитична счетоводна отчетност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, гарантираща разделяне на дейностите и/или разграничаване на разходите,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доказваща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,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че помощта е за дейността по т. 6:</w:t>
            </w:r>
          </w:p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</w:pPr>
            <w:r w:rsidRPr="00835549">
              <w:rPr>
                <w:rFonts w:ascii="Cambria" w:eastAsia="Calibri" w:hAnsi="Cambria" w:cs="Times New Roman"/>
                <w:i/>
                <w:sz w:val="16"/>
                <w:szCs w:val="16"/>
                <w:lang w:val="bg-BG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493"/>
        </w:trPr>
        <w:tc>
          <w:tcPr>
            <w:tcW w:w="691" w:type="dxa"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17.</w:t>
            </w:r>
          </w:p>
        </w:tc>
        <w:tc>
          <w:tcPr>
            <w:tcW w:w="8251" w:type="dxa"/>
            <w:gridSpan w:val="47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За </w:t>
            </w:r>
            <w:r w:rsidRPr="00835549">
              <w:rPr>
                <w:rFonts w:ascii="Cambria" w:eastAsia="Calibri" w:hAnsi="Cambria" w:cs="Times New Roman"/>
                <w:bCs/>
                <w:sz w:val="20"/>
                <w:szCs w:val="20"/>
                <w:lang w:val="bg-BG"/>
              </w:rPr>
              <w:t>същите приемливи (допустими) разходи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 xml:space="preserve"> съм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получил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държавна/и помощ/и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от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 xml:space="preserve">други източници на финансиране, в т.ч. и на ниво група по смисъла на Приложение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I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 xml:space="preserve">от Регламент (ЕС) № 651/2014 (ОВ,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L 187 </w:t>
            </w: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от 26.6.2014 г.):</w:t>
            </w:r>
          </w:p>
        </w:tc>
        <w:tc>
          <w:tcPr>
            <w:tcW w:w="906" w:type="dxa"/>
            <w:gridSpan w:val="10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НЕ</w:t>
            </w:r>
          </w:p>
        </w:tc>
      </w:tr>
      <w:tr w:rsidR="00835549" w:rsidRPr="00835549" w:rsidTr="00930187">
        <w:trPr>
          <w:trHeight w:val="351"/>
        </w:trPr>
        <w:tc>
          <w:tcPr>
            <w:tcW w:w="691" w:type="dxa"/>
            <w:vMerge w:val="restart"/>
            <w:noWrap/>
          </w:tcPr>
          <w:p w:rsidR="00835549" w:rsidRPr="00835549" w:rsidRDefault="00835549" w:rsidP="00835549">
            <w:pPr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17а.</w:t>
            </w:r>
          </w:p>
        </w:tc>
        <w:tc>
          <w:tcPr>
            <w:tcW w:w="10149" w:type="dxa"/>
            <w:gridSpan w:val="62"/>
            <w:vAlign w:val="center"/>
          </w:tcPr>
          <w:p w:rsidR="00835549" w:rsidRPr="00835549" w:rsidRDefault="00835549" w:rsidP="00E8627D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Ако в т. 1</w:t>
            </w:r>
            <w:bookmarkStart w:id="2" w:name="_GoBack"/>
            <w:bookmarkEnd w:id="2"/>
            <w:r w:rsidR="00831420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7</w:t>
            </w: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 сте посочили „ДА“, моля попълнете следната информация: </w:t>
            </w:r>
          </w:p>
        </w:tc>
      </w:tr>
      <w:tr w:rsidR="00835549" w:rsidRPr="00835549" w:rsidTr="00930187">
        <w:trPr>
          <w:trHeight w:val="540"/>
        </w:trPr>
        <w:tc>
          <w:tcPr>
            <w:tcW w:w="691" w:type="dxa"/>
            <w:vMerge/>
            <w:noWrap/>
          </w:tcPr>
          <w:p w:rsidR="00835549" w:rsidRPr="00835549" w:rsidRDefault="00835549" w:rsidP="00835549">
            <w:pPr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126" w:type="dxa"/>
            <w:gridSpan w:val="16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 xml:space="preserve">Администратор на помощта </w:t>
            </w:r>
          </w:p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16"/>
                <w:szCs w:val="16"/>
                <w:lang w:val="bg-BG"/>
              </w:rPr>
              <w:t>(наименование и ЕИК/БУЛСТАТ)</w:t>
            </w:r>
          </w:p>
        </w:tc>
        <w:tc>
          <w:tcPr>
            <w:tcW w:w="5023" w:type="dxa"/>
            <w:gridSpan w:val="46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sz w:val="20"/>
                <w:szCs w:val="20"/>
                <w:lang w:val="bg-BG"/>
              </w:rPr>
              <w:t>Основание за получаване на помощта</w:t>
            </w:r>
          </w:p>
        </w:tc>
      </w:tr>
      <w:tr w:rsidR="00835549" w:rsidRPr="00835549" w:rsidTr="00930187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835549" w:rsidRPr="00835549" w:rsidRDefault="00835549" w:rsidP="00835549">
            <w:pPr>
              <w:spacing w:after="0" w:line="240" w:lineRule="auto"/>
              <w:ind w:left="113" w:right="113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5126" w:type="dxa"/>
            <w:gridSpan w:val="16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5023" w:type="dxa"/>
            <w:gridSpan w:val="46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835549" w:rsidRPr="00835549" w:rsidRDefault="00835549" w:rsidP="00835549">
            <w:pPr>
              <w:ind w:left="113" w:right="113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6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  <w:tc>
          <w:tcPr>
            <w:tcW w:w="5023" w:type="dxa"/>
            <w:gridSpan w:val="46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</w:p>
        </w:tc>
      </w:tr>
      <w:tr w:rsidR="00835549" w:rsidRPr="00835549" w:rsidTr="00930187">
        <w:trPr>
          <w:trHeight w:val="509"/>
        </w:trPr>
        <w:tc>
          <w:tcPr>
            <w:tcW w:w="691" w:type="dxa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18.</w:t>
            </w:r>
          </w:p>
        </w:tc>
        <w:tc>
          <w:tcPr>
            <w:tcW w:w="10149" w:type="dxa"/>
            <w:gridSpan w:val="62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835549" w:rsidRPr="00835549" w:rsidTr="00930187">
        <w:trPr>
          <w:trHeight w:val="503"/>
        </w:trPr>
        <w:tc>
          <w:tcPr>
            <w:tcW w:w="691" w:type="dxa"/>
            <w:noWrap/>
          </w:tcPr>
          <w:p w:rsidR="00835549" w:rsidRPr="00835549" w:rsidRDefault="00835549" w:rsidP="00835549">
            <w:pPr>
              <w:spacing w:after="0" w:line="240" w:lineRule="auto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b/>
                <w:bCs/>
                <w:sz w:val="20"/>
                <w:szCs w:val="20"/>
                <w:lang w:val="bg-BG"/>
              </w:rPr>
              <w:t>19.</w:t>
            </w:r>
          </w:p>
        </w:tc>
        <w:tc>
          <w:tcPr>
            <w:tcW w:w="10149" w:type="dxa"/>
            <w:gridSpan w:val="62"/>
            <w:vAlign w:val="center"/>
          </w:tcPr>
          <w:p w:rsidR="00835549" w:rsidRPr="00835549" w:rsidRDefault="00835549" w:rsidP="00835549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  <w:lang w:val="bg-BG"/>
              </w:rPr>
            </w:pPr>
            <w:r w:rsidRPr="00835549">
              <w:rPr>
                <w:rFonts w:ascii="Cambria" w:eastAsia="Calibri" w:hAnsi="Cambria" w:cs="Times New Roman"/>
                <w:sz w:val="20"/>
                <w:szCs w:val="20"/>
                <w:lang w:val="bg-BG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835549" w:rsidRPr="00835549" w:rsidRDefault="00835549" w:rsidP="00835549">
      <w:pPr>
        <w:spacing w:after="0" w:line="240" w:lineRule="auto"/>
        <w:rPr>
          <w:rFonts w:ascii="Cambria" w:eastAsia="Calibri" w:hAnsi="Cambria" w:cs="Times New Roman"/>
          <w:lang w:val="bg-BG"/>
        </w:rPr>
      </w:pPr>
    </w:p>
    <w:p w:rsidR="00835549" w:rsidRPr="00835549" w:rsidRDefault="00835549" w:rsidP="00835549">
      <w:pPr>
        <w:spacing w:after="0" w:line="240" w:lineRule="auto"/>
        <w:rPr>
          <w:rFonts w:ascii="Cambria" w:eastAsia="Calibri" w:hAnsi="Cambria" w:cs="Times New Roman"/>
          <w:lang w:val="bg-BG"/>
        </w:rPr>
      </w:pPr>
    </w:p>
    <w:p w:rsidR="00835549" w:rsidRPr="00835549" w:rsidRDefault="00835549" w:rsidP="00835549">
      <w:pPr>
        <w:spacing w:after="0" w:line="240" w:lineRule="auto"/>
        <w:rPr>
          <w:rFonts w:ascii="Cambria" w:eastAsia="Calibri" w:hAnsi="Cambria" w:cs="Times New Roman"/>
          <w:lang w:val="bg-BG"/>
        </w:rPr>
      </w:pPr>
    </w:p>
    <w:p w:rsidR="00835549" w:rsidRPr="00835549" w:rsidRDefault="00835549" w:rsidP="00835549">
      <w:pPr>
        <w:spacing w:after="0" w:line="240" w:lineRule="auto"/>
        <w:rPr>
          <w:rFonts w:ascii="Cambria" w:eastAsia="Calibri" w:hAnsi="Cambria" w:cs="Times New Roman"/>
          <w:lang w:val="bg-BG"/>
        </w:rPr>
      </w:pPr>
    </w:p>
    <w:p w:rsidR="00835549" w:rsidRPr="00835549" w:rsidRDefault="00835549" w:rsidP="00835549">
      <w:pPr>
        <w:spacing w:after="0" w:line="240" w:lineRule="auto"/>
        <w:rPr>
          <w:rFonts w:ascii="Cambria" w:eastAsia="Calibri" w:hAnsi="Cambria" w:cs="Times New Roman"/>
          <w:b/>
          <w:lang w:val="bg-BG"/>
        </w:rPr>
      </w:pPr>
      <w:r w:rsidRPr="00835549">
        <w:rPr>
          <w:rFonts w:ascii="Cambria" w:eastAsia="Calibri" w:hAnsi="Cambria" w:cs="Times New Roman"/>
          <w:b/>
          <w:lang w:val="bg-BG"/>
        </w:rPr>
        <w:t>Д</w:t>
      </w:r>
      <w:r w:rsidRPr="00835549">
        <w:rPr>
          <w:rFonts w:ascii="Cambria" w:eastAsia="Calibri" w:hAnsi="Cambria" w:cs="Times New Roman"/>
          <w:b/>
        </w:rPr>
        <w:t>ATA</w:t>
      </w:r>
      <w:r w:rsidRPr="00835549">
        <w:rPr>
          <w:rFonts w:ascii="Cambria" w:eastAsia="Calibri" w:hAnsi="Cambria" w:cs="Times New Roman"/>
          <w:b/>
          <w:lang w:val="bg-BG"/>
        </w:rPr>
        <w:t>: ………………20</w:t>
      </w:r>
      <w:r w:rsidRPr="00835549">
        <w:rPr>
          <w:rFonts w:ascii="Cambria" w:eastAsia="Calibri" w:hAnsi="Cambria" w:cs="Times New Roman"/>
          <w:b/>
          <w:lang w:val="ru-RU"/>
        </w:rPr>
        <w:t>_</w:t>
      </w:r>
      <w:r w:rsidRPr="00835549">
        <w:rPr>
          <w:rFonts w:ascii="Cambria" w:eastAsia="Calibri" w:hAnsi="Cambria" w:cs="Times New Roman"/>
          <w:b/>
          <w:lang w:val="bg-BG"/>
        </w:rPr>
        <w:t>_ г.                                                                   ДЕКЛАРАТОР: …………………………………</w:t>
      </w:r>
    </w:p>
    <w:p w:rsidR="00E26A2F" w:rsidRPr="003F2F52" w:rsidRDefault="00E26A2F" w:rsidP="00835549">
      <w:pPr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sectPr w:rsidR="00E26A2F" w:rsidRPr="003F2F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1B6" w:rsidRDefault="004C21B6" w:rsidP="00835549">
      <w:pPr>
        <w:spacing w:after="0" w:line="240" w:lineRule="auto"/>
      </w:pPr>
      <w:r>
        <w:separator/>
      </w:r>
    </w:p>
  </w:endnote>
  <w:endnote w:type="continuationSeparator" w:id="0">
    <w:p w:rsidR="004C21B6" w:rsidRDefault="004C21B6" w:rsidP="00835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1B6" w:rsidRDefault="004C21B6" w:rsidP="00835549">
      <w:pPr>
        <w:spacing w:after="0" w:line="240" w:lineRule="auto"/>
      </w:pPr>
      <w:r>
        <w:separator/>
      </w:r>
    </w:p>
  </w:footnote>
  <w:footnote w:type="continuationSeparator" w:id="0">
    <w:p w:rsidR="004C21B6" w:rsidRDefault="004C21B6" w:rsidP="00835549">
      <w:pPr>
        <w:spacing w:after="0" w:line="240" w:lineRule="auto"/>
      </w:pPr>
      <w:r>
        <w:continuationSeparator/>
      </w:r>
    </w:p>
  </w:footnote>
  <w:footnote w:id="1">
    <w:p w:rsidR="00835549" w:rsidRPr="0051187D" w:rsidRDefault="00835549" w:rsidP="00835549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>
        <w:rPr>
          <w:rFonts w:ascii="Cambria" w:hAnsi="Cambria"/>
          <w:sz w:val="16"/>
          <w:szCs w:val="16"/>
        </w:rPr>
        <w:t>уг регламент за минимална помощ.</w:t>
      </w:r>
    </w:p>
    <w:p w:rsidR="00835549" w:rsidRPr="00D73D13" w:rsidRDefault="00835549" w:rsidP="00835549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</w:rPr>
        <w:t xml:space="preserve"> тези субекти са</w:t>
      </w:r>
      <w:r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>
        <w:rPr>
          <w:rFonts w:ascii="Cambria" w:hAnsi="Cambria"/>
          <w:sz w:val="16"/>
          <w:szCs w:val="16"/>
        </w:rPr>
        <w:t>ателството по държавните помощи.</w:t>
      </w:r>
    </w:p>
    <w:p w:rsidR="00835549" w:rsidRPr="00C60A2A" w:rsidRDefault="00835549" w:rsidP="00835549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предхождаща текущата година - година „Х”.</w:t>
      </w:r>
    </w:p>
    <w:p w:rsidR="00835549" w:rsidRDefault="00835549" w:rsidP="00835549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 </w:t>
      </w:r>
    </w:p>
  </w:footnote>
  <w:footnote w:id="2">
    <w:p w:rsidR="00835549" w:rsidRPr="004B2FA1" w:rsidRDefault="00835549" w:rsidP="00835549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835549" w:rsidRDefault="00835549" w:rsidP="00835549">
      <w:pPr>
        <w:pStyle w:val="FootnoteText"/>
        <w:ind w:left="-142" w:hanging="142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ins w:id="0" w:author="Nevena Nenova" w:date="2020-06-29T16:50:00Z">
        <w:r w:rsidR="00B02730">
          <w:rPr>
            <w:rFonts w:ascii="Cambria" w:hAnsi="Cambria"/>
            <w:sz w:val="16"/>
            <w:szCs w:val="16"/>
          </w:rPr>
          <w:t xml:space="preserve"> </w:t>
        </w:r>
      </w:ins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835549" w:rsidRDefault="00835549" w:rsidP="00835549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r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ins w:id="1" w:author="Nevena Nenova" w:date="2020-06-29T16:50:00Z">
        <w:r w:rsidR="00B02730">
          <w:rPr>
            <w:rFonts w:ascii="Cambria" w:hAnsi="Cambria"/>
            <w:sz w:val="16"/>
            <w:szCs w:val="16"/>
          </w:rPr>
          <w:t xml:space="preserve"> </w:t>
        </w:r>
      </w:ins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>
        <w:rPr>
          <w:rFonts w:ascii="Cambria" w:hAnsi="Cambria"/>
          <w:sz w:val="16"/>
          <w:szCs w:val="16"/>
        </w:rPr>
        <w:t>;</w:t>
      </w:r>
    </w:p>
    <w:p w:rsidR="00835549" w:rsidRDefault="00835549" w:rsidP="00835549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835549">
        <w:rPr>
          <w:rFonts w:ascii="Cambria" w:hAnsi="Cambria"/>
          <w:sz w:val="16"/>
          <w:szCs w:val="16"/>
        </w:rPr>
        <w:t>***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</w:r>
    </w:p>
    <w:p w:rsidR="00835549" w:rsidRDefault="00835549" w:rsidP="00835549">
      <w:pPr>
        <w:pStyle w:val="FootnoteText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Pr="00835549">
        <w:rPr>
          <w:rFonts w:ascii="Cambria" w:hAnsi="Cambria"/>
          <w:sz w:val="16"/>
          <w:szCs w:val="16"/>
        </w:rPr>
        <w:t>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2F"/>
    <w:rsid w:val="000F3B89"/>
    <w:rsid w:val="00102892"/>
    <w:rsid w:val="00285017"/>
    <w:rsid w:val="00317E4D"/>
    <w:rsid w:val="00334216"/>
    <w:rsid w:val="003F2F52"/>
    <w:rsid w:val="004C21B6"/>
    <w:rsid w:val="00514BD3"/>
    <w:rsid w:val="00831420"/>
    <w:rsid w:val="00835549"/>
    <w:rsid w:val="008902F5"/>
    <w:rsid w:val="009153CA"/>
    <w:rsid w:val="009221F6"/>
    <w:rsid w:val="00A7263F"/>
    <w:rsid w:val="00AE6E8B"/>
    <w:rsid w:val="00B02730"/>
    <w:rsid w:val="00BC3A39"/>
    <w:rsid w:val="00BD113A"/>
    <w:rsid w:val="00C1015B"/>
    <w:rsid w:val="00C61117"/>
    <w:rsid w:val="00E26A2F"/>
    <w:rsid w:val="00E8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835549"/>
    <w:pPr>
      <w:spacing w:after="0" w:line="240" w:lineRule="auto"/>
    </w:pPr>
    <w:rPr>
      <w:rFonts w:ascii="Calibri" w:eastAsia="Calibri" w:hAnsi="Calibri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5549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rsid w:val="0083554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835549"/>
    <w:pPr>
      <w:spacing w:after="0" w:line="240" w:lineRule="auto"/>
    </w:pPr>
    <w:rPr>
      <w:rFonts w:ascii="Calibri" w:eastAsia="Calibri" w:hAnsi="Calibri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5549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rsid w:val="0083554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E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3</cp:revision>
  <dcterms:created xsi:type="dcterms:W3CDTF">2020-06-29T14:27:00Z</dcterms:created>
  <dcterms:modified xsi:type="dcterms:W3CDTF">2020-07-02T06:05:00Z</dcterms:modified>
</cp:coreProperties>
</file>